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6A6F39AD"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6" w:name="_Hlk61801474"/>
      <w:r w:rsidRPr="0041149F">
        <w:rPr>
          <w:rFonts w:asciiTheme="minorHAnsi" w:hAnsiTheme="minorHAnsi" w:cstheme="minorHAnsi"/>
          <w:b/>
          <w:i/>
          <w:sz w:val="22"/>
          <w:szCs w:val="22"/>
        </w:rPr>
        <w:t xml:space="preserve">Požadavky na </w:t>
      </w:r>
      <w:bookmarkStart w:id="7" w:name="_Hlk61799891"/>
      <w:r w:rsidRPr="0041149F">
        <w:rPr>
          <w:rFonts w:asciiTheme="minorHAnsi" w:hAnsiTheme="minorHAnsi" w:cstheme="minorHAnsi"/>
          <w:b/>
          <w:i/>
          <w:sz w:val="22"/>
          <w:szCs w:val="22"/>
        </w:rPr>
        <w:t>odbavovací zařízení dopravců</w:t>
      </w:r>
      <w:bookmarkEnd w:id="6"/>
      <w:bookmarkEnd w:id="7"/>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5DFCA554"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EC0D3B">
        <w:rPr>
          <w:rFonts w:ascii="Calibri" w:hAnsi="Calibri"/>
          <w:sz w:val="22"/>
          <w:lang w:bidi="en-US"/>
        </w:rPr>
        <w:t>5</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8" w:name="_Ref444697427"/>
      <w:r w:rsidRPr="007A49BB">
        <w:rPr>
          <w:rFonts w:asciiTheme="minorHAnsi" w:hAnsiTheme="minorHAnsi" w:cstheme="minorHAnsi"/>
          <w:szCs w:val="22"/>
        </w:rPr>
        <w:t>Výpočet Odměny</w:t>
      </w:r>
      <w:bookmarkEnd w:id="8"/>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9" w:name="_Ref444696152"/>
      <w:bookmarkStart w:id="10" w:name="_Ref271622156"/>
      <w:r w:rsidRPr="007A49BB">
        <w:t xml:space="preserve">Výpočet </w:t>
      </w:r>
      <w:bookmarkEnd w:id="9"/>
      <w:r w:rsidR="00C13481">
        <w:t>O</w:t>
      </w:r>
      <w:r w:rsidR="00C13481" w:rsidRPr="007A49BB">
        <w:t>dměny</w:t>
      </w:r>
      <w:r w:rsidR="00E44BA8" w:rsidRPr="007A49BB">
        <w:t xml:space="preserve"> </w:t>
      </w:r>
      <w:r w:rsidRPr="007A49BB">
        <w:t>je dán vzorcem:</w:t>
      </w:r>
      <w:bookmarkEnd w:id="10"/>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1"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1"/>
    </w:p>
    <w:p w14:paraId="69A306A6"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kmN</w:t>
      </w:r>
      <w:r w:rsidRPr="007A49BB">
        <w:rPr>
          <w:b/>
        </w:rPr>
        <w:t xml:space="preserve"> = 0,1 x C</w:t>
      </w:r>
      <w:r w:rsidRPr="007A49BB">
        <w:rPr>
          <w:b/>
          <w:vertAlign w:val="subscript"/>
        </w:rPr>
        <w:t>km</w:t>
      </w:r>
      <w:r w:rsidRPr="007A49BB">
        <w:rPr>
          <w:b/>
        </w:rPr>
        <w:t xml:space="preserve"> + C</w:t>
      </w:r>
      <w:r w:rsidRPr="007A49BB">
        <w:rPr>
          <w:b/>
          <w:vertAlign w:val="subscript"/>
        </w:rPr>
        <w:t>kmIN</w:t>
      </w:r>
      <w:r w:rsidRPr="007A49BB">
        <w:rPr>
          <w:b/>
        </w:rPr>
        <w:t xml:space="preserve"> + C</w:t>
      </w:r>
      <w:r w:rsidRPr="007A49BB">
        <w:rPr>
          <w:b/>
          <w:vertAlign w:val="subscript"/>
        </w:rPr>
        <w:t>kmPN</w:t>
      </w:r>
      <w:r w:rsidRPr="007A49BB">
        <w:rPr>
          <w:b/>
        </w:rPr>
        <w:t xml:space="preserve"> + max{C</w:t>
      </w:r>
      <w:r w:rsidRPr="007A49BB">
        <w:rPr>
          <w:b/>
          <w:vertAlign w:val="subscript"/>
        </w:rPr>
        <w:t>kmMN</w:t>
      </w:r>
      <w:r w:rsidRPr="007A49BB">
        <w:rPr>
          <w:b/>
        </w:rPr>
        <w:t>, AC</w:t>
      </w:r>
      <w:r w:rsidRPr="007A49BB">
        <w:rPr>
          <w:b/>
          <w:vertAlign w:val="subscript"/>
        </w:rPr>
        <w:t>kmMN</w:t>
      </w:r>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r w:rsidRPr="007A49BB">
        <w:rPr>
          <w:b/>
        </w:rPr>
        <w:t>C</w:t>
      </w:r>
      <w:r w:rsidRPr="007A49BB">
        <w:rPr>
          <w:b/>
          <w:vertAlign w:val="subscript"/>
        </w:rPr>
        <w:t>kmN</w:t>
      </w:r>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r w:rsidRPr="007A49BB">
        <w:rPr>
          <w:b/>
        </w:rPr>
        <w:t>C</w:t>
      </w:r>
      <w:r w:rsidRPr="007A49BB">
        <w:rPr>
          <w:b/>
          <w:vertAlign w:val="subscript"/>
        </w:rPr>
        <w:t>km</w:t>
      </w:r>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r w:rsidRPr="007A49BB">
        <w:rPr>
          <w:b/>
        </w:rPr>
        <w:lastRenderedPageBreak/>
        <w:t>C</w:t>
      </w:r>
      <w:r w:rsidRPr="007A49BB">
        <w:rPr>
          <w:b/>
          <w:vertAlign w:val="subscript"/>
        </w:rPr>
        <w:t>kmPN</w:t>
      </w:r>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r w:rsidRPr="007A49BB">
        <w:rPr>
          <w:b/>
        </w:rPr>
        <w:t>C</w:t>
      </w:r>
      <w:r w:rsidRPr="007A49BB">
        <w:rPr>
          <w:b/>
          <w:vertAlign w:val="subscript"/>
        </w:rPr>
        <w:t>kmMN</w:t>
      </w:r>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r w:rsidRPr="007A49BB">
        <w:rPr>
          <w:b/>
        </w:rPr>
        <w:t>AC</w:t>
      </w:r>
      <w:r w:rsidRPr="007A49BB">
        <w:rPr>
          <w:b/>
          <w:vertAlign w:val="subscript"/>
        </w:rPr>
        <w:t>kmMN</w:t>
      </w:r>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r w:rsidRPr="007A49BB">
        <w:rPr>
          <w:b/>
        </w:rPr>
        <w:t>C</w:t>
      </w:r>
      <w:r w:rsidRPr="007A49BB">
        <w:rPr>
          <w:b/>
          <w:vertAlign w:val="subscript"/>
        </w:rPr>
        <w:t>kmMN</w:t>
      </w:r>
      <w:r w:rsidRPr="007A49BB">
        <w:t xml:space="preserve">, </w:t>
      </w:r>
      <w:r w:rsidRPr="007A49BB">
        <w:rPr>
          <w:b/>
        </w:rPr>
        <w:t>AC</w:t>
      </w:r>
      <w:r w:rsidRPr="007A49BB">
        <w:rPr>
          <w:b/>
          <w:vertAlign w:val="subscript"/>
        </w:rPr>
        <w:t>kmMN</w:t>
      </w:r>
      <w:r w:rsidRPr="007A49BB">
        <w:t xml:space="preserve">} znamená, že se použije vyšší z obou hodnot, a to buď hodnota </w:t>
      </w:r>
      <w:r w:rsidRPr="007A49BB">
        <w:rPr>
          <w:b/>
        </w:rPr>
        <w:t>C</w:t>
      </w:r>
      <w:r w:rsidRPr="007A49BB">
        <w:rPr>
          <w:b/>
          <w:vertAlign w:val="subscript"/>
        </w:rPr>
        <w:t>kmMN</w:t>
      </w:r>
      <w:r w:rsidRPr="007A49BB">
        <w:t xml:space="preserve">, nebo hodnota </w:t>
      </w:r>
      <w:r w:rsidRPr="007A49BB">
        <w:rPr>
          <w:b/>
        </w:rPr>
        <w:t>AC</w:t>
      </w:r>
      <w:r w:rsidRPr="007A49BB">
        <w:rPr>
          <w:b/>
          <w:vertAlign w:val="subscript"/>
        </w:rPr>
        <w:t>kmMN</w:t>
      </w:r>
      <w:r w:rsidRPr="007A49BB">
        <w:t>.</w:t>
      </w:r>
    </w:p>
    <w:p w14:paraId="119B34FB" w14:textId="2C619759" w:rsidR="000031BF" w:rsidRPr="007A49BB" w:rsidRDefault="000031BF" w:rsidP="006B37D0">
      <w:pPr>
        <w:pStyle w:val="Clanek11"/>
        <w:widowControl/>
        <w:tabs>
          <w:tab w:val="clear" w:pos="1180"/>
        </w:tabs>
        <w:ind w:left="0" w:hanging="709"/>
      </w:pPr>
      <w:bookmarkStart w:id="12"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2"/>
    </w:p>
    <w:p w14:paraId="0A4C3BA2"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kmIN</w:t>
      </w:r>
      <w:r w:rsidRPr="007A49BB">
        <w:rPr>
          <w:b/>
        </w:rPr>
        <w:t xml:space="preserve"> = C</w:t>
      </w:r>
      <w:r w:rsidRPr="007A49BB">
        <w:rPr>
          <w:b/>
          <w:vertAlign w:val="subscript"/>
        </w:rPr>
        <w:t>kmI</w:t>
      </w:r>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r w:rsidRPr="007A49BB">
        <w:rPr>
          <w:b/>
        </w:rPr>
        <w:t>C</w:t>
      </w:r>
      <w:r w:rsidRPr="007A49BB">
        <w:rPr>
          <w:b/>
          <w:vertAlign w:val="subscript"/>
        </w:rPr>
        <w:t>kmI</w:t>
      </w:r>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r w:rsidRPr="007A49BB">
        <w:rPr>
          <w:b/>
        </w:rPr>
        <w:t>C</w:t>
      </w:r>
      <w:r w:rsidRPr="007A49BB">
        <w:rPr>
          <w:b/>
          <w:vertAlign w:val="subscript"/>
        </w:rPr>
        <w:t>kmI</w:t>
      </w:r>
      <w:r w:rsidRPr="007A49BB">
        <w:rPr>
          <w:b/>
        </w:rPr>
        <w:t xml:space="preserve"> = 0,2 x C</w:t>
      </w:r>
      <w:r w:rsidRPr="007A49BB">
        <w:rPr>
          <w:b/>
          <w:vertAlign w:val="subscript"/>
        </w:rPr>
        <w:t>km</w:t>
      </w:r>
      <w:r w:rsidRPr="007A49BB">
        <w:rPr>
          <w:b/>
        </w:rPr>
        <w:t xml:space="preserve">, </w:t>
      </w:r>
      <w:r w:rsidRPr="007A49BB">
        <w:t>kde</w:t>
      </w:r>
      <w:r w:rsidRPr="007A49BB">
        <w:rPr>
          <w:b/>
        </w:rPr>
        <w:t xml:space="preserve"> C</w:t>
      </w:r>
      <w:r w:rsidRPr="007A49BB">
        <w:rPr>
          <w:b/>
          <w:vertAlign w:val="subscript"/>
        </w:rPr>
        <w:t>km</w:t>
      </w:r>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3" w:name="_Ref524588183"/>
      <w:r w:rsidRPr="007A49BB">
        <w:t>Výše části Nabídkové ceny za 1 km bude ze strany Objednatele dále každoročně upravena (tzn. zvýšena či snížena) s účinností od 1. 1. roku R bez ohledu na druh pohonu Vozidel v závislosti na změně cen 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3"/>
    </w:p>
    <w:p w14:paraId="53E6F5E8"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kmPN</w:t>
      </w:r>
      <w:r w:rsidRPr="007A49BB">
        <w:rPr>
          <w:b/>
        </w:rPr>
        <w:t xml:space="preserve"> = C</w:t>
      </w:r>
      <w:r w:rsidRPr="007A49BB">
        <w:rPr>
          <w:b/>
          <w:vertAlign w:val="subscript"/>
        </w:rPr>
        <w:t>kmP</w:t>
      </w:r>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r w:rsidRPr="007A49BB">
        <w:rPr>
          <w:b/>
        </w:rPr>
        <w:t>C</w:t>
      </w:r>
      <w:r w:rsidRPr="007A49BB">
        <w:rPr>
          <w:b/>
          <w:vertAlign w:val="subscript"/>
        </w:rPr>
        <w:t>kmP</w:t>
      </w:r>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r w:rsidRPr="007A49BB">
        <w:rPr>
          <w:b/>
        </w:rPr>
        <w:t>C</w:t>
      </w:r>
      <w:r w:rsidRPr="007A49BB">
        <w:rPr>
          <w:b/>
          <w:vertAlign w:val="subscript"/>
        </w:rPr>
        <w:t>kmP</w:t>
      </w:r>
      <w:r w:rsidRPr="007A49BB">
        <w:rPr>
          <w:b/>
        </w:rPr>
        <w:t xml:space="preserve"> = 0,3 x C</w:t>
      </w:r>
      <w:r w:rsidRPr="007A49BB">
        <w:rPr>
          <w:b/>
          <w:vertAlign w:val="subscript"/>
        </w:rPr>
        <w:t>km</w:t>
      </w:r>
      <w:r w:rsidRPr="007A49BB">
        <w:t xml:space="preserve">, kde </w:t>
      </w:r>
      <w:r w:rsidRPr="007A49BB">
        <w:rPr>
          <w:b/>
        </w:rPr>
        <w:t>C</w:t>
      </w:r>
      <w:r w:rsidRPr="007A49BB">
        <w:rPr>
          <w:b/>
          <w:vertAlign w:val="subscript"/>
        </w:rPr>
        <w:t>km</w:t>
      </w:r>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4" w:name="_Ref15230255"/>
      <w:bookmarkStart w:id="15" w:name="_Ref524588193"/>
      <w:bookmarkStart w:id="16"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4"/>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7" w:name="_Ref42698661"/>
      <w:r w:rsidRPr="007A49BB">
        <w:rPr>
          <w:rFonts w:asciiTheme="minorHAnsi" w:hAnsiTheme="minorHAnsi" w:cstheme="minorHAnsi"/>
          <w:szCs w:val="22"/>
        </w:rPr>
        <w:t>každoročně s účinností od 1. 1. roku R,</w:t>
      </w:r>
      <w:bookmarkEnd w:id="17"/>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8"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18"/>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r w:rsidRPr="007A49BB">
        <w:rPr>
          <w:b/>
          <w:bCs w:val="0"/>
        </w:rPr>
        <w:t>C</w:t>
      </w:r>
      <w:r w:rsidRPr="007A49BB">
        <w:rPr>
          <w:b/>
          <w:bCs w:val="0"/>
          <w:vertAlign w:val="subscript"/>
        </w:rPr>
        <w:t>kmMN</w:t>
      </w:r>
      <w:r w:rsidRPr="007A49BB">
        <w:rPr>
          <w:b/>
          <w:bCs w:val="0"/>
        </w:rPr>
        <w:t xml:space="preserve"> = C</w:t>
      </w:r>
      <w:r w:rsidRPr="007A49BB">
        <w:rPr>
          <w:b/>
          <w:bCs w:val="0"/>
          <w:vertAlign w:val="subscript"/>
        </w:rPr>
        <w:t>kmM</w:t>
      </w:r>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w:t>
      </w:r>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r w:rsidRPr="007A49BB">
        <w:rPr>
          <w:b/>
          <w:bCs w:val="0"/>
        </w:rPr>
        <w:t>C</w:t>
      </w:r>
      <w:r w:rsidRPr="007A49BB">
        <w:rPr>
          <w:b/>
          <w:bCs w:val="0"/>
          <w:vertAlign w:val="subscript"/>
        </w:rPr>
        <w:t>kmM</w:t>
      </w:r>
      <w:r w:rsidRPr="007A49BB">
        <w:rPr>
          <w:b/>
          <w:bCs w:val="0"/>
        </w:rPr>
        <w:t xml:space="preserve"> = 0,4 x C</w:t>
      </w:r>
      <w:r w:rsidRPr="007A49BB">
        <w:rPr>
          <w:b/>
          <w:bCs w:val="0"/>
          <w:vertAlign w:val="subscript"/>
        </w:rPr>
        <w:t>km</w:t>
      </w:r>
      <w:r w:rsidRPr="007A49BB">
        <w:rPr>
          <w:b/>
          <w:bCs w:val="0"/>
        </w:rPr>
        <w:t>, kde C</w:t>
      </w:r>
      <w:r w:rsidRPr="007A49BB">
        <w:rPr>
          <w:b/>
          <w:bCs w:val="0"/>
          <w:vertAlign w:val="subscript"/>
        </w:rPr>
        <w:t>km</w:t>
      </w:r>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lastRenderedPageBreak/>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r w:rsidRPr="00E35F7F">
        <w:rPr>
          <w:b/>
        </w:rPr>
        <w:t>AC</w:t>
      </w:r>
      <w:r w:rsidRPr="00E35F7F">
        <w:rPr>
          <w:b/>
          <w:vertAlign w:val="subscript"/>
        </w:rPr>
        <w:t>kmMN</w:t>
      </w:r>
      <w:r w:rsidRPr="00E35F7F">
        <w:rPr>
          <w:b/>
        </w:rPr>
        <w:t xml:space="preserve"> = 0,4 x C</w:t>
      </w:r>
      <w:r w:rsidRPr="00E35F7F">
        <w:rPr>
          <w:b/>
          <w:vertAlign w:val="subscript"/>
        </w:rPr>
        <w:t>km</w:t>
      </w:r>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r w:rsidRPr="00E35F7F">
        <w:rPr>
          <w:b/>
        </w:rPr>
        <w:t>AC</w:t>
      </w:r>
      <w:r w:rsidRPr="00E35F7F">
        <w:rPr>
          <w:b/>
          <w:vertAlign w:val="subscript"/>
        </w:rPr>
        <w:t>kmMN</w:t>
      </w:r>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r w:rsidRPr="00E35F7F">
        <w:rPr>
          <w:b/>
        </w:rPr>
        <w:t>C</w:t>
      </w:r>
      <w:r w:rsidRPr="00E35F7F">
        <w:rPr>
          <w:b/>
          <w:vertAlign w:val="subscript"/>
        </w:rPr>
        <w:t>km</w:t>
      </w:r>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19" w:name="_Ref277539865"/>
      <w:bookmarkEnd w:id="15"/>
      <w:bookmarkEnd w:id="16"/>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19"/>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0"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0"/>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1"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xml:space="preserve">). V takovém případě bude aktuální Nabídková cena za každý kilometr jízdy příslušného Vozidla povinně vybaveného přípojným vozidlem pro přepravu </w:t>
      </w:r>
      <w:r w:rsidRPr="007A49BB">
        <w:lastRenderedPageBreak/>
        <w:t>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1"/>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2"/>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3"/>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4"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4"/>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(iii)</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(iii)</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5" w:name="_Ref277570218"/>
      <w:bookmarkStart w:id="26" w:name="_Ref15228788"/>
      <w:bookmarkStart w:id="27"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5"/>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6"/>
      <w:bookmarkEnd w:id="27"/>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8" w:name="_Ref271622074"/>
      <w:r w:rsidRPr="007A49BB">
        <w:t>Doplatek (D) bude vypočten na základě tohoto vzorce:</w:t>
      </w:r>
      <w:bookmarkEnd w:id="28"/>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29"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29"/>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0" w:name="_Ref271622118"/>
      <w:bookmarkStart w:id="31"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k odsouhlasení. Dopravcem odsouhlasené vyúčtování Odměny Dopravce poté zasílá k zúčtování Objednateli. </w:t>
      </w:r>
      <w:bookmarkEnd w:id="30"/>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1"/>
    </w:p>
    <w:p w14:paraId="22757F6C" w14:textId="7A1B86B7" w:rsidR="000031BF" w:rsidRPr="007A49BB" w:rsidRDefault="000031BF" w:rsidP="006B37D0">
      <w:pPr>
        <w:pStyle w:val="Clanek11"/>
        <w:widowControl/>
        <w:tabs>
          <w:tab w:val="clear" w:pos="1180"/>
        </w:tabs>
        <w:ind w:left="0" w:hanging="709"/>
      </w:pPr>
      <w:bookmarkStart w:id="32"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2"/>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w:t>
      </w:r>
      <w:r w:rsidR="00596EFE" w:rsidRPr="007A49BB">
        <w:lastRenderedPageBreak/>
        <w:t xml:space="preserve">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442CCA24"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vyjma změn počtu vjezdů na autobusová nádraží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 bude Dopravci Objednatelem hrazeno současně s Doplatkem, a to na základě vyúčtování mýtného 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p>
    <w:p w14:paraId="39402029" w14:textId="276566EA" w:rsidR="000031BF" w:rsidRDefault="000031BF" w:rsidP="006B37D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70B5D8C2" w14:textId="176DBDCB" w:rsidR="002166E6" w:rsidRPr="00C17C32" w:rsidRDefault="002950CF" w:rsidP="006B37D0">
      <w:pPr>
        <w:pStyle w:val="Clanek11"/>
        <w:widowControl/>
        <w:tabs>
          <w:tab w:val="clear" w:pos="1180"/>
        </w:tabs>
        <w:ind w:left="0" w:hanging="709"/>
      </w:pPr>
      <w:r>
        <w:t>V případě, že v průběhu trvání</w:t>
      </w:r>
      <w:r w:rsidR="00AC28EE">
        <w:t xml:space="preserve"> této</w:t>
      </w:r>
      <w:r>
        <w:t xml:space="preserve"> Smlouvy dojde ke změně počtu vjezdů na jednotlivá autobusová nádraží</w:t>
      </w:r>
      <w:r w:rsidR="00036147" w:rsidRPr="00036147">
        <w:t xml:space="preserve"> </w:t>
      </w:r>
      <w:r w:rsidR="00036147">
        <w:t>oproti počtu vjezdů na jednotlivá autobusová nádraží vyplývajícímu z Rámcových jízdních řádů</w:t>
      </w:r>
      <w:r>
        <w:t xml:space="preserve">, </w:t>
      </w:r>
      <w:r w:rsidR="003D49B4">
        <w:t xml:space="preserve">zavazuje se Objednatel Dopravci uhradit rozdíl </w:t>
      </w:r>
      <w:r w:rsidR="00C93D56">
        <w:t>nákladů</w:t>
      </w:r>
      <w:r w:rsidR="00036147">
        <w:t xml:space="preserve">, který bude vypočten </w:t>
      </w:r>
      <w:r w:rsidR="00337F0E">
        <w:t xml:space="preserve">jako rozdíl počtu vjezdů </w:t>
      </w:r>
      <w:r w:rsidR="0074105C">
        <w:t>násobený</w:t>
      </w:r>
      <w:r w:rsidR="00337F0E">
        <w:t xml:space="preserve"> jednotkov</w:t>
      </w:r>
      <w:r w:rsidR="0074105C">
        <w:t>ou</w:t>
      </w:r>
      <w:r w:rsidR="00337F0E">
        <w:t xml:space="preserve"> cen</w:t>
      </w:r>
      <w:r w:rsidR="0074105C">
        <w:t>ou</w:t>
      </w:r>
      <w:r w:rsidR="00337F0E">
        <w:t xml:space="preserve"> za vjezd na příslušné autobusové nádraží</w:t>
      </w:r>
      <w:r w:rsidR="00225969">
        <w:t xml:space="preserve"> uvedenou v</w:t>
      </w:r>
      <w:r w:rsidR="00AA59DB">
        <w:t xml:space="preserve"> Příloze č. </w:t>
      </w:r>
      <w:r w:rsidR="003709ED">
        <w:t>3</w:t>
      </w:r>
      <w:r w:rsidR="00AA59DB">
        <w:t xml:space="preserve"> této Smlouvy</w:t>
      </w:r>
      <w:r w:rsidR="00051642">
        <w:t xml:space="preserve"> (</w:t>
      </w:r>
      <w:r w:rsidR="00AA0CA2">
        <w:fldChar w:fldCharType="begin"/>
      </w:r>
      <w:r w:rsidR="00AA0CA2">
        <w:instrText xml:space="preserve"> REF _Ref61424658 \h </w:instrText>
      </w:r>
      <w:r w:rsidR="00F13194">
        <w:instrText xml:space="preserve"> \* MERGEFORMAT </w:instrText>
      </w:r>
      <w:r w:rsidR="00AA0CA2">
        <w:fldChar w:fldCharType="separate"/>
      </w:r>
      <w:r w:rsidR="00715840">
        <w:rPr>
          <w:b/>
          <w:bCs w:val="0"/>
        </w:rPr>
        <w:fldChar w:fldCharType="begin"/>
      </w:r>
      <w:r w:rsidR="00715840">
        <w:instrText xml:space="preserve"> REF _Ref63949854 \h </w:instrText>
      </w:r>
      <w:r w:rsidR="00715840">
        <w:rPr>
          <w:b/>
          <w:bCs w:val="0"/>
        </w:rPr>
      </w:r>
      <w:r w:rsidR="00715840">
        <w:rPr>
          <w:b/>
          <w:bCs w:val="0"/>
        </w:rPr>
        <w:fldChar w:fldCharType="separate"/>
      </w:r>
      <w:r w:rsidR="00715840" w:rsidRPr="00F13194">
        <w:t>Příloha č. 3</w:t>
      </w:r>
      <w:r w:rsidR="00715840" w:rsidRPr="007A49BB">
        <w:t> – </w:t>
      </w:r>
      <w:r w:rsidR="00715840">
        <w:t>Ceny vjezdů na autobusová nádraží</w:t>
      </w:r>
      <w:r w:rsidR="00715840">
        <w:fldChar w:fldCharType="end"/>
      </w:r>
      <w:r w:rsidR="00AA0CA2">
        <w:fldChar w:fldCharType="end"/>
      </w:r>
      <w:r w:rsidR="00051642">
        <w:t>)</w:t>
      </w:r>
      <w:r w:rsidR="00337F0E">
        <w:t>, přičemž tímto způsobem bude výpočet proveden pro všechna autobusová nádraží.</w:t>
      </w:r>
      <w:r w:rsidR="00C93D56">
        <w:t xml:space="preserve"> </w:t>
      </w:r>
      <w:r w:rsidR="00A318AF">
        <w:t>Ke k</w:t>
      </w:r>
      <w:r w:rsidR="003278AB">
        <w:t>ontrol</w:t>
      </w:r>
      <w:r w:rsidR="00A318AF">
        <w:t>e</w:t>
      </w:r>
      <w:r w:rsidR="003278AB">
        <w:t xml:space="preserve"> změny počtu vjezdů na autobusová nádraží</w:t>
      </w:r>
      <w:r w:rsidR="00A318AF">
        <w:t xml:space="preserve"> a</w:t>
      </w:r>
      <w:r w:rsidR="00F06CFB">
        <w:t> </w:t>
      </w:r>
      <w:r w:rsidR="00A318AF">
        <w:t>úhradě nákladů dojde jedenkrát ročně</w:t>
      </w:r>
      <w:r w:rsidR="00543F2A">
        <w:t xml:space="preserve"> za celý kalendářní rok</w:t>
      </w:r>
      <w:r w:rsidR="00A318AF">
        <w:t xml:space="preserve">, přičemž kontrolu </w:t>
      </w:r>
      <w:r w:rsidR="003278AB">
        <w:t xml:space="preserve">provede </w:t>
      </w:r>
      <w:r w:rsidR="00A318AF">
        <w:t xml:space="preserve">Objednatel </w:t>
      </w:r>
      <w:r w:rsidR="003278AB">
        <w:t>za předchozí kalendářní rok vždy do konce měsíce ledna</w:t>
      </w:r>
      <w:r w:rsidR="00543F2A">
        <w:t>.</w:t>
      </w:r>
      <w:r w:rsidR="003278AB">
        <w:t xml:space="preserve"> </w:t>
      </w:r>
      <w:r w:rsidR="0074105C">
        <w:t xml:space="preserve">V případě, že </w:t>
      </w:r>
      <w:r w:rsidR="00AC3493">
        <w:t>výsledkem bude kladné číslo, uhradí Objednatel tuto částku Dopravci v rámci měsíčního vyúčtování</w:t>
      </w:r>
      <w:r w:rsidR="003278AB">
        <w:t xml:space="preserve"> za měsíc leden v únoru kalendářního roku</w:t>
      </w:r>
      <w:r w:rsidR="00543F2A">
        <w:t xml:space="preserve"> za předchozí kalendářní rok</w:t>
      </w:r>
      <w:r w:rsidR="00AC3493">
        <w:t>. V případě, že výsledkem bude záporné číslo, uhradí tuto částku Dopravce Objednateli</w:t>
      </w:r>
      <w:r w:rsidR="008843B7">
        <w:t xml:space="preserve"> ve lhůtě patnácti (</w:t>
      </w:r>
      <w:r w:rsidR="008843B7" w:rsidRPr="007A49BB">
        <w:t>15</w:t>
      </w:r>
      <w:r w:rsidR="008843B7">
        <w:t>)</w:t>
      </w:r>
      <w:r w:rsidR="008843B7" w:rsidRPr="007A49BB">
        <w:t xml:space="preserve"> dnů</w:t>
      </w:r>
      <w:r w:rsidR="008843B7">
        <w:t xml:space="preserve"> od doručení výzvy k úhradě.</w:t>
      </w:r>
      <w:r w:rsidR="009604F2">
        <w:t xml:space="preserve"> </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3"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w:t>
      </w:r>
      <w:r w:rsidRPr="007A49BB">
        <w:lastRenderedPageBreak/>
        <w:t xml:space="preserve">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3"/>
    </w:p>
    <w:p w14:paraId="498A698F" w14:textId="5C12073A" w:rsidR="000031BF" w:rsidRDefault="000031BF" w:rsidP="006B37D0">
      <w:pPr>
        <w:pStyle w:val="Clanek11"/>
        <w:widowControl/>
        <w:tabs>
          <w:tab w:val="clear" w:pos="1180"/>
        </w:tabs>
        <w:ind w:left="0" w:hanging="709"/>
      </w:pPr>
      <w:bookmarkStart w:id="34"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5" w:name="_Hlk61419077"/>
      <w:r w:rsidR="00093BB8" w:rsidRPr="00093BB8">
        <w:t>pokut za porušení Technických a provozních standardů VDV</w:t>
      </w:r>
      <w:bookmarkEnd w:id="35"/>
      <w:r w:rsidRPr="00093BB8">
        <w:t>, který tvoří Přílohu č. 4 této Smlouvy, a to za každé jednotlivé porušení povinností.</w:t>
      </w:r>
      <w:bookmarkEnd w:id="34"/>
    </w:p>
    <w:p w14:paraId="7F2BC319" w14:textId="30C6C941" w:rsidR="00521729" w:rsidRPr="00083EC7" w:rsidRDefault="00521729" w:rsidP="006B37D0">
      <w:pPr>
        <w:pStyle w:val="Clanek11"/>
        <w:widowControl/>
        <w:tabs>
          <w:tab w:val="clear" w:pos="1180"/>
        </w:tabs>
        <w:ind w:left="0" w:hanging="709"/>
      </w:pPr>
      <w:bookmarkStart w:id="36"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6"/>
    </w:p>
    <w:p w14:paraId="0144610B" w14:textId="550C2AC7" w:rsidR="000031BF" w:rsidRPr="007A49BB" w:rsidRDefault="000031BF" w:rsidP="006B37D0">
      <w:pPr>
        <w:pStyle w:val="Clanek11"/>
        <w:widowControl/>
        <w:tabs>
          <w:tab w:val="clear" w:pos="1180"/>
        </w:tabs>
        <w:ind w:left="0" w:hanging="709"/>
      </w:pPr>
      <w:bookmarkStart w:id="37" w:name="_Ref276469345"/>
      <w:bookmarkStart w:id="38"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37"/>
    </w:p>
    <w:p w14:paraId="374B92BA" w14:textId="31BA88FA" w:rsidR="000031BF" w:rsidRPr="007A49BB" w:rsidRDefault="000031BF" w:rsidP="006B37D0">
      <w:pPr>
        <w:pStyle w:val="Clanek11"/>
        <w:widowControl/>
        <w:tabs>
          <w:tab w:val="clear" w:pos="1180"/>
        </w:tabs>
        <w:ind w:left="0" w:hanging="709"/>
      </w:pPr>
      <w:bookmarkStart w:id="39"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40" w:name="_Hlk63756587"/>
      <w:r w:rsidR="00915AAF">
        <w:t xml:space="preserve">(bez Operativní zálohy a Provozní zálohy, tj. </w:t>
      </w:r>
      <w:r w:rsidR="00B174E7">
        <w:t>pouze turnusových Vozidel)</w:t>
      </w:r>
      <w:bookmarkEnd w:id="40"/>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9"/>
    </w:p>
    <w:p w14:paraId="6948B818" w14:textId="61A9B90C" w:rsidR="000031BF" w:rsidRPr="007A49BB" w:rsidRDefault="000031BF" w:rsidP="006B37D0">
      <w:pPr>
        <w:pStyle w:val="Clanek11"/>
        <w:widowControl/>
        <w:tabs>
          <w:tab w:val="clear" w:pos="1180"/>
        </w:tabs>
        <w:ind w:left="0" w:hanging="709"/>
      </w:pPr>
      <w:bookmarkStart w:id="41"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2" w:name="_Ref271622398"/>
      <w:bookmarkEnd w:id="38"/>
      <w:bookmarkEnd w:id="41"/>
    </w:p>
    <w:p w14:paraId="25CB63CF" w14:textId="67234099" w:rsidR="000031BF" w:rsidRPr="007A49BB" w:rsidRDefault="000031BF" w:rsidP="006B37D0">
      <w:pPr>
        <w:pStyle w:val="Clanek11"/>
        <w:widowControl/>
        <w:tabs>
          <w:tab w:val="clear" w:pos="1180"/>
        </w:tabs>
        <w:ind w:left="0" w:hanging="709"/>
      </w:pPr>
      <w:bookmarkStart w:id="43"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2"/>
      <w:bookmarkEnd w:id="43"/>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Jízdní řád</w:t>
      </w:r>
    </w:p>
    <w:p w14:paraId="016739CD" w14:textId="7807B1E5" w:rsidR="000031BF" w:rsidRPr="007A49BB" w:rsidRDefault="000031BF" w:rsidP="006B37D0">
      <w:pPr>
        <w:pStyle w:val="Clanek11"/>
        <w:widowControl/>
        <w:tabs>
          <w:tab w:val="clear" w:pos="1180"/>
        </w:tabs>
        <w:ind w:left="0" w:hanging="709"/>
      </w:pPr>
      <w:bookmarkStart w:id="44"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4"/>
    </w:p>
    <w:p w14:paraId="702112DC" w14:textId="472CF486" w:rsidR="000031BF" w:rsidRPr="007A49BB" w:rsidRDefault="000031BF" w:rsidP="006B37D0">
      <w:pPr>
        <w:pStyle w:val="Clanek11"/>
        <w:widowControl/>
        <w:tabs>
          <w:tab w:val="clear" w:pos="1180"/>
        </w:tabs>
        <w:ind w:left="0" w:hanging="709"/>
      </w:pPr>
      <w:bookmarkStart w:id="45" w:name="_Ref271622252"/>
      <w:bookmarkStart w:id="46"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45"/>
      <w:bookmarkEnd w:id="46"/>
    </w:p>
    <w:p w14:paraId="3FDD7444" w14:textId="0956C99A" w:rsidR="000031BF" w:rsidRPr="007A49BB" w:rsidRDefault="000031BF" w:rsidP="006B37D0">
      <w:pPr>
        <w:pStyle w:val="Clanek11"/>
        <w:widowControl/>
        <w:tabs>
          <w:tab w:val="clear" w:pos="1180"/>
        </w:tabs>
        <w:ind w:left="0" w:hanging="709"/>
      </w:pPr>
      <w:bookmarkStart w:id="47"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7"/>
    </w:p>
    <w:p w14:paraId="2DC21AC3" w14:textId="0CD474FB" w:rsidR="000031BF" w:rsidRPr="007A49BB" w:rsidRDefault="000031BF" w:rsidP="006B37D0">
      <w:pPr>
        <w:pStyle w:val="Clanek11"/>
        <w:widowControl/>
        <w:tabs>
          <w:tab w:val="clear" w:pos="1180"/>
        </w:tabs>
        <w:ind w:left="0" w:hanging="709"/>
      </w:pPr>
      <w:bookmarkStart w:id="48" w:name="_Ref274704069"/>
      <w:bookmarkStart w:id="49"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8"/>
      <w:bookmarkEnd w:id="49"/>
    </w:p>
    <w:p w14:paraId="0A897E50" w14:textId="05840207" w:rsidR="000031BF" w:rsidRPr="007A49BB" w:rsidRDefault="000031BF" w:rsidP="006B37D0">
      <w:pPr>
        <w:pStyle w:val="Clanek11"/>
        <w:widowControl/>
        <w:tabs>
          <w:tab w:val="clear" w:pos="1180"/>
        </w:tabs>
        <w:ind w:left="0" w:hanging="709"/>
      </w:pPr>
      <w:bookmarkStart w:id="50" w:name="_Ref271622606"/>
      <w:r w:rsidRPr="007A49BB">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50"/>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w:t>
      </w:r>
      <w:r w:rsidRPr="007A49BB">
        <w:lastRenderedPageBreak/>
        <w:t xml:space="preserve">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50630815"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271F87FE"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w:t>
      </w:r>
      <w:del w:id="59" w:author="Autor">
        <w:r w:rsidR="00F90654" w:rsidRPr="00F90654" w:rsidDel="00DB68F5">
          <w:delText xml:space="preserve"> </w:delText>
        </w:r>
        <w:r w:rsidR="00BA50DE" w:rsidRPr="00F90654" w:rsidDel="00DB68F5">
          <w:delText>maximálně o</w:delText>
        </w:r>
        <w:r w:rsidR="00BA50DE" w:rsidDel="00DB68F5">
          <w:delText> </w:delText>
        </w:r>
        <w:r w:rsidR="00BA50DE" w:rsidRPr="00F90654" w:rsidDel="00DB68F5">
          <w:delText xml:space="preserve">míru </w:delText>
        </w:r>
        <w:r w:rsidR="00F90654" w:rsidRPr="00F90654" w:rsidDel="00DB68F5">
          <w:delText>(</w:delText>
        </w:r>
        <w:r w:rsidR="00D562EF" w:rsidDel="00DB68F5">
          <w:delText>v procentech</w:delText>
        </w:r>
        <w:r w:rsidR="00F90654" w:rsidRPr="00F90654" w:rsidDel="00DB68F5">
          <w:delText xml:space="preserve"> za dobu trvání této Smlouvy) stanovenou </w:delText>
        </w:r>
        <w:r w:rsidR="00A27184" w:rsidDel="00DB68F5">
          <w:delText>v Příloze č. 2a a v Příloze č. 2b</w:delText>
        </w:r>
        <w:r w:rsidR="00F90654" w:rsidRPr="00F90654" w:rsidDel="00DB68F5">
          <w:delText xml:space="preserve"> této Smlouvy</w:delText>
        </w:r>
      </w:del>
      <w:r w:rsidR="00F90654" w:rsidRPr="00F90654">
        <w:t>, případně Změnu rozsahu znamenající snížení výkonů dle této Smlouvy</w:t>
      </w:r>
      <w:ins w:id="60" w:author="Autor">
        <w:r w:rsidR="00DB68F5">
          <w:t>, tak, aby předpokládaný roční výkon v kterémkoli Dopravním roce činil nejméně 70 % předpokládaného ročního výkonu dle přílohy č. 2a Smlouvy, resp. dle přílohy č. 2b Smlouvy, a nejvýše</w:t>
        </w:r>
      </w:ins>
      <w:del w:id="61" w:author="Autor">
        <w:r w:rsidR="00F90654" w:rsidRPr="00F90654" w:rsidDel="00DB68F5">
          <w:delText xml:space="preserve"> maximálně o míru (</w:delText>
        </w:r>
        <w:r w:rsidR="00D562EF" w:rsidDel="00DB68F5">
          <w:delText>v</w:delText>
        </w:r>
        <w:r w:rsidR="00D73D56" w:rsidDel="00DB68F5">
          <w:delText> </w:delText>
        </w:r>
        <w:r w:rsidR="00D562EF" w:rsidDel="00DB68F5">
          <w:delText>procentech</w:delText>
        </w:r>
        <w:r w:rsidR="00F90654" w:rsidRPr="00F90654" w:rsidDel="00DB68F5">
          <w:delText xml:space="preserve"> za dobu trvání této Smlouvy) uvedenou </w:delText>
        </w:r>
        <w:r w:rsidR="00A27184" w:rsidDel="00DB68F5">
          <w:delText>v Příloze č. 2a a v Příloze č. 2b</w:delText>
        </w:r>
        <w:r w:rsidR="00F90654" w:rsidRPr="00F90654" w:rsidDel="00DB68F5">
          <w:delText xml:space="preserve"> této Smlouvy</w:delText>
        </w:r>
      </w:del>
      <w:ins w:id="62" w:author="Autor">
        <w:r w:rsidR="00DB68F5">
          <w:t xml:space="preserve"> 130 % předpokládaného ročního výkonu dle přílohy č. 2a Smlouvy, resp. dle přílohy č. 2b Smlouvy</w:t>
        </w:r>
      </w:ins>
      <w:r w:rsidR="00F90654" w:rsidRPr="00F90654">
        <w:t>.</w:t>
      </w:r>
    </w:p>
    <w:p w14:paraId="0245AE69" w14:textId="5C953C8A" w:rsidR="000031BF" w:rsidRPr="007A49BB" w:rsidRDefault="000031BF" w:rsidP="006B37D0">
      <w:pPr>
        <w:pStyle w:val="Clanek11"/>
        <w:widowControl/>
        <w:tabs>
          <w:tab w:val="clear" w:pos="1180"/>
        </w:tabs>
        <w:ind w:left="0" w:hanging="709"/>
      </w:pPr>
      <w:bookmarkStart w:id="63"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4"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63"/>
      <w:bookmarkEnd w:id="64"/>
    </w:p>
    <w:p w14:paraId="3619593A" w14:textId="78FAB360" w:rsidR="000031BF" w:rsidRPr="007A49BB" w:rsidRDefault="000031BF" w:rsidP="006B37D0">
      <w:pPr>
        <w:pStyle w:val="Clanek11"/>
        <w:widowControl/>
        <w:tabs>
          <w:tab w:val="clear" w:pos="1180"/>
        </w:tabs>
        <w:ind w:left="0" w:hanging="709"/>
      </w:pPr>
      <w:bookmarkStart w:id="65"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5"/>
    </w:p>
    <w:p w14:paraId="0580CC22" w14:textId="5036A261" w:rsidR="000031BF" w:rsidRPr="007A49BB" w:rsidRDefault="000031BF" w:rsidP="006B37D0">
      <w:pPr>
        <w:pStyle w:val="Clanek11"/>
        <w:widowControl/>
        <w:tabs>
          <w:tab w:val="clear" w:pos="1180"/>
        </w:tabs>
        <w:ind w:left="0" w:hanging="709"/>
      </w:pPr>
      <w:bookmarkStart w:id="66"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w:t>
      </w:r>
      <w:r w:rsidRPr="007A49BB">
        <w:lastRenderedPageBreak/>
        <w:t>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6"/>
    </w:p>
    <w:p w14:paraId="3923E176" w14:textId="332A25F9" w:rsidR="000031BF" w:rsidRPr="007A49BB" w:rsidRDefault="000031BF" w:rsidP="006B37D0">
      <w:pPr>
        <w:pStyle w:val="Clanek11"/>
        <w:widowControl/>
        <w:tabs>
          <w:tab w:val="clear" w:pos="1180"/>
        </w:tabs>
        <w:ind w:left="0" w:hanging="709"/>
      </w:pPr>
      <w:bookmarkStart w:id="67" w:name="_Ref271622418"/>
      <w:bookmarkStart w:id="68" w:name="_Ref274704798"/>
      <w:bookmarkStart w:id="69"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7"/>
      <w:bookmarkEnd w:id="68"/>
      <w:bookmarkEnd w:id="69"/>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70"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70"/>
    </w:p>
    <w:p w14:paraId="0E0DD177" w14:textId="23966E96" w:rsidR="000031BF" w:rsidRDefault="000031BF" w:rsidP="006B37D0">
      <w:pPr>
        <w:pStyle w:val="Clanek11"/>
        <w:widowControl/>
        <w:tabs>
          <w:tab w:val="clear" w:pos="1180"/>
        </w:tabs>
        <w:ind w:left="0" w:hanging="709"/>
      </w:pPr>
      <w:bookmarkStart w:id="71"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xml:space="preserve">, že předložené doklady nebudou jasně prokazovat splnění povinností vyplývajících </w:t>
      </w:r>
      <w:r w:rsidRPr="007A49BB">
        <w:lastRenderedPageBreak/>
        <w:t>z Pravidel technologických postupů, organizačního a technického zabezpečení provozu, má se za to, že Dopravce prokazovanou povinnost nesplnil.</w:t>
      </w:r>
      <w:bookmarkEnd w:id="71"/>
    </w:p>
    <w:p w14:paraId="5D1D2C6F" w14:textId="530861C1" w:rsidR="0050446F" w:rsidRDefault="0050446F" w:rsidP="006B37D0">
      <w:pPr>
        <w:pStyle w:val="Clanek11"/>
        <w:widowControl/>
        <w:tabs>
          <w:tab w:val="clear" w:pos="1180"/>
        </w:tabs>
        <w:ind w:left="0" w:hanging="709"/>
      </w:pPr>
      <w:bookmarkStart w:id="72" w:name="_Ref61419755"/>
      <w:bookmarkStart w:id="73"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72"/>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73"/>
    </w:p>
    <w:p w14:paraId="09A90B3D" w14:textId="039B0893" w:rsidR="007C61F3" w:rsidRDefault="007C61F3" w:rsidP="006B37D0">
      <w:pPr>
        <w:pStyle w:val="Clanek11"/>
        <w:widowControl/>
        <w:tabs>
          <w:tab w:val="clear" w:pos="1180"/>
        </w:tabs>
        <w:ind w:left="0" w:hanging="709"/>
      </w:pPr>
      <w:bookmarkStart w:id="74"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74"/>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5"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75"/>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w:t>
      </w:r>
      <w:r w:rsidRPr="00D93DD6">
        <w:lastRenderedPageBreak/>
        <w:t xml:space="preserve">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6"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7" w:name="_Ref274700062"/>
      <w:bookmarkEnd w:id="76"/>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7"/>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8"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8"/>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9"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9"/>
    </w:p>
    <w:p w14:paraId="290196DA" w14:textId="2617BB92" w:rsidR="000031BF" w:rsidRPr="007A49BB" w:rsidRDefault="000031BF" w:rsidP="006B37D0">
      <w:pPr>
        <w:pStyle w:val="Clanek11"/>
        <w:widowControl/>
        <w:tabs>
          <w:tab w:val="clear" w:pos="1180"/>
        </w:tabs>
        <w:ind w:left="0" w:hanging="709"/>
      </w:pPr>
      <w:bookmarkStart w:id="80"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80"/>
    </w:p>
    <w:p w14:paraId="3D05006A" w14:textId="4954B82E" w:rsidR="000031BF" w:rsidRPr="007A49BB" w:rsidRDefault="000031BF" w:rsidP="006B37D0">
      <w:pPr>
        <w:pStyle w:val="Clanek11"/>
        <w:widowControl/>
        <w:tabs>
          <w:tab w:val="clear" w:pos="1180"/>
        </w:tabs>
        <w:ind w:left="0" w:hanging="709"/>
      </w:pPr>
      <w:bookmarkStart w:id="81" w:name="_Ref279968407"/>
      <w:r w:rsidRPr="007A49BB">
        <w:t>Objednatel je dále oprávněn vypovědět tuto Smlouvu pouze v následujících případech:</w:t>
      </w:r>
      <w:bookmarkEnd w:id="81"/>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lastRenderedPageBreak/>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82"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82"/>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83"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83"/>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4" w:name="_Ref274782997"/>
      <w:bookmarkStart w:id="85" w:name="_Ref15231903"/>
      <w:bookmarkStart w:id="86"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4"/>
      <w:r w:rsidRPr="007A49BB">
        <w:t xml:space="preserve">vyplývajících pro Dopravce z této Smlouvy a právních předpisů </w:t>
      </w:r>
      <w:bookmarkStart w:id="87" w:name="_Ref276513880"/>
      <w:r w:rsidRPr="007A49BB">
        <w:t xml:space="preserve">(dále jen „Zajištěné povinnosti”). Objednatel je oprávněn čerpat peněžní prostředky z Bankovní záruky za předpokladu, že Dopravce řádně a včas nesplní jakoukoli </w:t>
      </w:r>
      <w:r w:rsidRPr="007A49BB">
        <w:lastRenderedPageBreak/>
        <w:t>Zajištěnou povinnost. Objednatel je povinen bez odkladu informovat Dopravce o jakémkoli čerpání peněžních prostředků z Bankovní záruky.</w:t>
      </w:r>
      <w:bookmarkEnd w:id="85"/>
      <w:bookmarkEnd w:id="87"/>
    </w:p>
    <w:p w14:paraId="2E06BB6B" w14:textId="5434A552" w:rsidR="000031BF" w:rsidRPr="007A49BB" w:rsidRDefault="000031BF" w:rsidP="006B37D0">
      <w:pPr>
        <w:pStyle w:val="Clanek11"/>
        <w:widowControl/>
        <w:tabs>
          <w:tab w:val="clear" w:pos="1180"/>
        </w:tabs>
        <w:ind w:left="0" w:hanging="709"/>
      </w:pPr>
      <w:bookmarkStart w:id="88"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8"/>
    </w:p>
    <w:bookmarkEnd w:id="86"/>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89"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9"/>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w:t>
      </w:r>
      <w:r w:rsidRPr="007A49BB">
        <w:lastRenderedPageBreak/>
        <w:t xml:space="preserve">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90"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90"/>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91" w:name="_Ref16592409"/>
      <w:r w:rsidRPr="007A49BB">
        <w:lastRenderedPageBreak/>
        <w:t>Nedílnou součástí této Smlouvy</w:t>
      </w:r>
      <w:r w:rsidR="00F26BD2">
        <w:t xml:space="preserve"> je dokument Smluvní pokuty a </w:t>
      </w:r>
      <w:r w:rsidRPr="007A49BB">
        <w:t>následující přílohy:</w:t>
      </w:r>
      <w:bookmarkEnd w:id="91"/>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92"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93"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358A0C8A"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94"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3709ED">
        <w:rPr>
          <w:rFonts w:asciiTheme="minorHAnsi" w:hAnsiTheme="minorHAnsi" w:cstheme="minorHAnsi"/>
          <w:szCs w:val="22"/>
        </w:rPr>
        <w:t>Ceny vjezdů na autobusová nádraží</w:t>
      </w:r>
      <w:bookmarkEnd w:id="94"/>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93"/>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92"/>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5"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95"/>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66029" w14:textId="77777777" w:rsidR="00DE75CD" w:rsidRDefault="00DE75CD" w:rsidP="00161B4F">
      <w:r>
        <w:separator/>
      </w:r>
    </w:p>
  </w:endnote>
  <w:endnote w:type="continuationSeparator" w:id="0">
    <w:p w14:paraId="16411C36" w14:textId="77777777" w:rsidR="00DE75CD" w:rsidRDefault="00DE75CD" w:rsidP="00161B4F">
      <w:r>
        <w:continuationSeparator/>
      </w:r>
    </w:p>
  </w:endnote>
  <w:endnote w:type="continuationNotice" w:id="1">
    <w:p w14:paraId="79B0012D" w14:textId="77777777" w:rsidR="00DE75CD" w:rsidRDefault="00DE7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3BD48D79"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EC0D3B">
      <w:rPr>
        <w:rFonts w:ascii="Calibri" w:hAnsi="Calibri"/>
        <w:b/>
        <w:sz w:val="22"/>
        <w:szCs w:val="22"/>
      </w:rPr>
      <w:t>5</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2D3BE" w14:textId="77777777" w:rsidR="00DE75CD" w:rsidRDefault="00DE75CD" w:rsidP="00161B4F">
      <w:r>
        <w:separator/>
      </w:r>
    </w:p>
  </w:footnote>
  <w:footnote w:type="continuationSeparator" w:id="0">
    <w:p w14:paraId="3006367A" w14:textId="77777777" w:rsidR="00DE75CD" w:rsidRDefault="00DE75CD" w:rsidP="00161B4F">
      <w:r>
        <w:continuationSeparator/>
      </w:r>
    </w:p>
  </w:footnote>
  <w:footnote w:type="continuationNotice" w:id="1">
    <w:p w14:paraId="2649F7CE" w14:textId="77777777" w:rsidR="00DE75CD" w:rsidRDefault="00DE75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AEA"/>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06BE8"/>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402D0"/>
    <w:rsid w:val="006428CE"/>
    <w:rsid w:val="00642E1C"/>
    <w:rsid w:val="00646BB2"/>
    <w:rsid w:val="00650964"/>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3D0F"/>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B68F5"/>
    <w:rsid w:val="00DC3544"/>
    <w:rsid w:val="00DC5E73"/>
    <w:rsid w:val="00DD07E7"/>
    <w:rsid w:val="00DD26AD"/>
    <w:rsid w:val="00DD2896"/>
    <w:rsid w:val="00DD31E1"/>
    <w:rsid w:val="00DD34E9"/>
    <w:rsid w:val="00DD6E52"/>
    <w:rsid w:val="00DE027F"/>
    <w:rsid w:val="00DE33A7"/>
    <w:rsid w:val="00DE65A2"/>
    <w:rsid w:val="00DE75CD"/>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97CC6"/>
    <w:rsid w:val="00EA09C7"/>
    <w:rsid w:val="00EA1193"/>
    <w:rsid w:val="00EA3293"/>
    <w:rsid w:val="00EA3D34"/>
    <w:rsid w:val="00EA4F56"/>
    <w:rsid w:val="00EA631D"/>
    <w:rsid w:val="00EA7C3F"/>
    <w:rsid w:val="00EB0E34"/>
    <w:rsid w:val="00EB15E4"/>
    <w:rsid w:val="00EB2800"/>
    <w:rsid w:val="00EB41E1"/>
    <w:rsid w:val="00EB786B"/>
    <w:rsid w:val="00EC0D3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C7446"/>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16501</Words>
  <Characters>97357</Characters>
  <Application>Microsoft Office Word</Application>
  <DocSecurity>0</DocSecurity>
  <Lines>811</Lines>
  <Paragraphs>227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2021-05-14T09:12:00Z</dcterms:created>
  <dcterms:modified xsi:type="dcterms:W3CDTF">2021-05-14T09:40:00Z</dcterms:modified>
</cp:coreProperties>
</file>